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1C842" w14:textId="77777777" w:rsidR="00AA6CCF" w:rsidRDefault="00AA6CCF" w:rsidP="00AA6CCF">
      <w:pPr>
        <w:rPr>
          <w:b/>
        </w:rPr>
      </w:pPr>
      <w:r>
        <w:rPr>
          <w:b/>
        </w:rPr>
        <w:t>UDDT Name Goes Here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7444"/>
      </w:tblGrid>
      <w:tr w:rsidR="00AA6CCF" w:rsidRPr="001228E3" w14:paraId="456E1A19" w14:textId="77777777" w:rsidTr="001228E3">
        <w:tc>
          <w:tcPr>
            <w:tcW w:w="2564" w:type="dxa"/>
            <w:shd w:val="clear" w:color="auto" w:fill="auto"/>
          </w:tcPr>
          <w:p w14:paraId="441C666A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Version</w:t>
            </w:r>
          </w:p>
        </w:tc>
        <w:tc>
          <w:tcPr>
            <w:tcW w:w="7444" w:type="dxa"/>
            <w:shd w:val="clear" w:color="auto" w:fill="auto"/>
          </w:tcPr>
          <w:p w14:paraId="1091D391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Release Notes</w:t>
            </w:r>
          </w:p>
        </w:tc>
      </w:tr>
      <w:tr w:rsidR="00AA6CCF" w:rsidRPr="001228E3" w14:paraId="4EABCABE" w14:textId="77777777" w:rsidTr="001228E3">
        <w:tc>
          <w:tcPr>
            <w:tcW w:w="2564" w:type="dxa"/>
            <w:shd w:val="clear" w:color="auto" w:fill="auto"/>
          </w:tcPr>
          <w:p w14:paraId="2BEC024E" w14:textId="77777777" w:rsidR="00AA6CCF" w:rsidRPr="001228E3" w:rsidRDefault="00EB6E46" w:rsidP="001228E3">
            <w:pPr>
              <w:spacing w:after="0" w:line="240" w:lineRule="auto"/>
            </w:pPr>
            <w:r w:rsidRPr="001228E3">
              <w:t>1.0</w:t>
            </w:r>
          </w:p>
        </w:tc>
        <w:tc>
          <w:tcPr>
            <w:tcW w:w="7444" w:type="dxa"/>
            <w:shd w:val="clear" w:color="auto" w:fill="auto"/>
          </w:tcPr>
          <w:p w14:paraId="18214048" w14:textId="77777777" w:rsidR="00AA6CCF" w:rsidRPr="001228E3" w:rsidRDefault="00EB6E46" w:rsidP="001228E3">
            <w:pPr>
              <w:spacing w:after="0" w:line="240" w:lineRule="auto"/>
            </w:pPr>
            <w:r w:rsidRPr="001228E3">
              <w:t>Initial Release</w:t>
            </w:r>
          </w:p>
        </w:tc>
      </w:tr>
    </w:tbl>
    <w:p w14:paraId="2F8DCAE5" w14:textId="77777777" w:rsidR="00AA6CCF" w:rsidRDefault="00AA6CCF" w:rsidP="00AA6CCF">
      <w:pPr>
        <w:rPr>
          <w:b/>
        </w:rPr>
      </w:pPr>
    </w:p>
    <w:p w14:paraId="6DAD6DEF" w14:textId="77777777" w:rsidR="00AA6CCF" w:rsidRDefault="00AA6CCF" w:rsidP="00AA6CCF">
      <w:r>
        <w:rPr>
          <w:b/>
        </w:rPr>
        <w:t>Description</w:t>
      </w:r>
      <w:r>
        <w:t xml:space="preserve">: </w:t>
      </w:r>
    </w:p>
    <w:p w14:paraId="315F5340" w14:textId="77777777" w:rsidR="00EB6E46" w:rsidRDefault="00EB6E46" w:rsidP="00AA6CCF">
      <w:r>
        <w:t>This UD</w:t>
      </w:r>
      <w:del w:id="0" w:author="Steve Cauduro" w:date="2020-03-18T15:51:00Z">
        <w:r>
          <w:delText>D</w:delText>
        </w:r>
      </w:del>
      <w:r>
        <w:t>T is used to convert a timer value from milliseconds to hours, minutes, and seconds for readable display on the HMI.  Based on the mode</w:t>
      </w:r>
      <w:ins w:id="1" w:author="Steve Cauduro" w:date="2020-03-18T15:52:00Z">
        <w:r w:rsidR="00894121">
          <w:t>,</w:t>
        </w:r>
      </w:ins>
      <w:r>
        <w:t xml:space="preserve"> the value can either be calculated as the time remaining or the runtime.</w:t>
      </w:r>
    </w:p>
    <w:p w14:paraId="3109879B" w14:textId="77777777" w:rsidR="00AA6CCF" w:rsidRDefault="00AA6CCF" w:rsidP="00AA6CCF">
      <w:r>
        <w:rPr>
          <w:b/>
        </w:rPr>
        <w:t>Naming Convention</w:t>
      </w:r>
      <w:r>
        <w:t xml:space="preserve">: </w:t>
      </w:r>
    </w:p>
    <w:p w14:paraId="55A4187A" w14:textId="77777777" w:rsidR="00EB6E46" w:rsidRDefault="00EB6E46" w:rsidP="00AA6CCF">
      <w:r>
        <w:t xml:space="preserve">No specific naming guidelines exist </w:t>
      </w:r>
      <w:del w:id="2" w:author="Steve Cauduro" w:date="2020-03-18T15:52:00Z">
        <w:r>
          <w:delText>at this time</w:delText>
        </w:r>
      </w:del>
      <w:ins w:id="3" w:author="Steve Cauduro" w:date="2020-03-18T15:52:00Z">
        <w:r w:rsidR="00894121">
          <w:t>currently</w:t>
        </w:r>
      </w:ins>
      <w:r>
        <w:t>.  Programmers should follow the SCADA standards and seek guidance from the SCADA group as required.</w:t>
      </w:r>
    </w:p>
    <w:p w14:paraId="134BF1FD" w14:textId="77777777" w:rsidR="00AA6CCF" w:rsidRDefault="00AA6CCF" w:rsidP="00AA6CCF">
      <w:pPr>
        <w:rPr>
          <w:b/>
        </w:rPr>
      </w:pPr>
      <w:r>
        <w:rPr>
          <w:b/>
        </w:rPr>
        <w:t>UDT Members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2651"/>
        <w:gridCol w:w="2395"/>
        <w:gridCol w:w="2848"/>
      </w:tblGrid>
      <w:tr w:rsidR="00AA6CCF" w:rsidRPr="001228E3" w14:paraId="0EB02537" w14:textId="77777777" w:rsidTr="001228E3">
        <w:trPr>
          <w:tblHeader/>
        </w:trPr>
        <w:tc>
          <w:tcPr>
            <w:tcW w:w="2564" w:type="dxa"/>
            <w:shd w:val="clear" w:color="auto" w:fill="auto"/>
          </w:tcPr>
          <w:p w14:paraId="638F3F70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UDT Member</w:t>
            </w:r>
          </w:p>
        </w:tc>
        <w:tc>
          <w:tcPr>
            <w:tcW w:w="2651" w:type="dxa"/>
            <w:shd w:val="clear" w:color="auto" w:fill="auto"/>
          </w:tcPr>
          <w:p w14:paraId="0981A54D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Datatype</w:t>
            </w:r>
          </w:p>
        </w:tc>
        <w:tc>
          <w:tcPr>
            <w:tcW w:w="2395" w:type="dxa"/>
            <w:shd w:val="clear" w:color="auto" w:fill="auto"/>
          </w:tcPr>
          <w:p w14:paraId="4DAF26E1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Description</w:t>
            </w:r>
          </w:p>
        </w:tc>
        <w:tc>
          <w:tcPr>
            <w:tcW w:w="2848" w:type="dxa"/>
            <w:shd w:val="clear" w:color="auto" w:fill="auto"/>
          </w:tcPr>
          <w:p w14:paraId="53737083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Usage</w:t>
            </w:r>
          </w:p>
        </w:tc>
      </w:tr>
      <w:tr w:rsidR="00AA6CCF" w:rsidRPr="001228E3" w14:paraId="4FF5409B" w14:textId="77777777" w:rsidTr="001228E3">
        <w:trPr>
          <w:tblHeader/>
        </w:trPr>
        <w:tc>
          <w:tcPr>
            <w:tcW w:w="2564" w:type="dxa"/>
            <w:shd w:val="clear" w:color="auto" w:fill="auto"/>
          </w:tcPr>
          <w:p w14:paraId="1690575F" w14:textId="77777777" w:rsidR="00AA6CCF" w:rsidRPr="001228E3" w:rsidRDefault="00EB6E46" w:rsidP="001228E3">
            <w:pPr>
              <w:spacing w:after="0" w:line="240" w:lineRule="auto"/>
            </w:pPr>
            <w:r w:rsidRPr="001228E3">
              <w:t>ADDON</w:t>
            </w:r>
          </w:p>
        </w:tc>
        <w:tc>
          <w:tcPr>
            <w:tcW w:w="2651" w:type="dxa"/>
            <w:shd w:val="clear" w:color="auto" w:fill="auto"/>
          </w:tcPr>
          <w:p w14:paraId="3A748751" w14:textId="77777777" w:rsidR="00AA6CCF" w:rsidRPr="001228E3" w:rsidRDefault="00EB6E46" w:rsidP="001228E3">
            <w:pPr>
              <w:spacing w:after="0" w:line="240" w:lineRule="auto"/>
            </w:pPr>
            <w:r w:rsidRPr="001228E3">
              <w:t>Timer_Display_V1</w:t>
            </w:r>
          </w:p>
        </w:tc>
        <w:tc>
          <w:tcPr>
            <w:tcW w:w="2395" w:type="dxa"/>
            <w:shd w:val="clear" w:color="auto" w:fill="auto"/>
          </w:tcPr>
          <w:p w14:paraId="237803EC" w14:textId="77777777" w:rsidR="00AA6CCF" w:rsidRPr="001228E3" w:rsidRDefault="00EB6E46" w:rsidP="001228E3">
            <w:pPr>
              <w:spacing w:after="0" w:line="240" w:lineRule="auto"/>
            </w:pPr>
            <w:r w:rsidRPr="001228E3">
              <w:t>Timer Display Calculation AOI</w:t>
            </w:r>
          </w:p>
        </w:tc>
        <w:tc>
          <w:tcPr>
            <w:tcW w:w="2848" w:type="dxa"/>
            <w:shd w:val="clear" w:color="auto" w:fill="auto"/>
          </w:tcPr>
          <w:p w14:paraId="4E3B31E0" w14:textId="77777777" w:rsidR="00AA6CCF" w:rsidRPr="001228E3" w:rsidRDefault="00EB6E46" w:rsidP="001228E3">
            <w:pPr>
              <w:spacing w:after="0" w:line="240" w:lineRule="auto"/>
            </w:pPr>
            <w:r w:rsidRPr="001228E3">
              <w:t>Used in conjunction with a timer</w:t>
            </w:r>
          </w:p>
        </w:tc>
      </w:tr>
      <w:tr w:rsidR="00AA6CCF" w:rsidRPr="001228E3" w14:paraId="51C8A971" w14:textId="77777777" w:rsidTr="001228E3">
        <w:trPr>
          <w:tblHeader/>
        </w:trPr>
        <w:tc>
          <w:tcPr>
            <w:tcW w:w="2564" w:type="dxa"/>
            <w:shd w:val="clear" w:color="auto" w:fill="auto"/>
          </w:tcPr>
          <w:p w14:paraId="0EBC592C" w14:textId="77777777" w:rsidR="00AA6CCF" w:rsidRPr="001228E3" w:rsidRDefault="00EB6E46" w:rsidP="001228E3">
            <w:pPr>
              <w:spacing w:after="0" w:line="240" w:lineRule="auto"/>
            </w:pPr>
            <w:r w:rsidRPr="001228E3">
              <w:t>AI_HS</w:t>
            </w:r>
          </w:p>
        </w:tc>
        <w:tc>
          <w:tcPr>
            <w:tcW w:w="2651" w:type="dxa"/>
            <w:shd w:val="clear" w:color="auto" w:fill="auto"/>
          </w:tcPr>
          <w:p w14:paraId="6AB59ECF" w14:textId="77777777" w:rsidR="00AA6CCF" w:rsidRPr="001228E3" w:rsidRDefault="00EB6E46" w:rsidP="001228E3">
            <w:pPr>
              <w:spacing w:after="0" w:line="240" w:lineRule="auto"/>
            </w:pPr>
            <w:r w:rsidRPr="001228E3">
              <w:t>DINT</w:t>
            </w:r>
          </w:p>
        </w:tc>
        <w:tc>
          <w:tcPr>
            <w:tcW w:w="2395" w:type="dxa"/>
            <w:shd w:val="clear" w:color="auto" w:fill="auto"/>
          </w:tcPr>
          <w:p w14:paraId="549A6362" w14:textId="77777777" w:rsidR="00AA6CCF" w:rsidRPr="001228E3" w:rsidRDefault="00EB6E46" w:rsidP="001228E3">
            <w:pPr>
              <w:spacing w:after="0" w:line="240" w:lineRule="auto"/>
            </w:pPr>
            <w:r w:rsidRPr="001228E3">
              <w:t>Hours Component of Time Display</w:t>
            </w:r>
          </w:p>
        </w:tc>
        <w:tc>
          <w:tcPr>
            <w:tcW w:w="2848" w:type="dxa"/>
            <w:shd w:val="clear" w:color="auto" w:fill="auto"/>
          </w:tcPr>
          <w:p w14:paraId="41E38DEE" w14:textId="77777777" w:rsidR="00AA6CCF" w:rsidRPr="001228E3" w:rsidRDefault="00EB6E46" w:rsidP="001228E3">
            <w:pPr>
              <w:spacing w:after="0" w:line="240" w:lineRule="auto"/>
            </w:pPr>
            <w:r w:rsidRPr="001228E3">
              <w:t>For use on HMI</w:t>
            </w:r>
          </w:p>
        </w:tc>
      </w:tr>
      <w:tr w:rsidR="00AA6CCF" w:rsidRPr="001228E3" w14:paraId="44B27F3C" w14:textId="77777777" w:rsidTr="001228E3">
        <w:trPr>
          <w:tblHeader/>
        </w:trPr>
        <w:tc>
          <w:tcPr>
            <w:tcW w:w="2564" w:type="dxa"/>
            <w:shd w:val="clear" w:color="auto" w:fill="auto"/>
          </w:tcPr>
          <w:p w14:paraId="1A1946EB" w14:textId="77777777" w:rsidR="00AA6CCF" w:rsidRPr="001228E3" w:rsidRDefault="00EB6E46" w:rsidP="001228E3">
            <w:pPr>
              <w:spacing w:after="0" w:line="240" w:lineRule="auto"/>
            </w:pPr>
            <w:r w:rsidRPr="001228E3">
              <w:t>AI_MS</w:t>
            </w:r>
          </w:p>
        </w:tc>
        <w:tc>
          <w:tcPr>
            <w:tcW w:w="2651" w:type="dxa"/>
            <w:shd w:val="clear" w:color="auto" w:fill="auto"/>
          </w:tcPr>
          <w:p w14:paraId="56C26A4E" w14:textId="77777777" w:rsidR="00AA6CCF" w:rsidRPr="001228E3" w:rsidRDefault="00EB6E46" w:rsidP="001228E3">
            <w:pPr>
              <w:spacing w:after="0" w:line="240" w:lineRule="auto"/>
            </w:pPr>
            <w:r w:rsidRPr="001228E3">
              <w:t>DINT</w:t>
            </w:r>
          </w:p>
        </w:tc>
        <w:tc>
          <w:tcPr>
            <w:tcW w:w="2395" w:type="dxa"/>
            <w:shd w:val="clear" w:color="auto" w:fill="auto"/>
          </w:tcPr>
          <w:p w14:paraId="7B75105E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Minutes Component of Time Display</w:t>
            </w:r>
          </w:p>
        </w:tc>
        <w:tc>
          <w:tcPr>
            <w:tcW w:w="2848" w:type="dxa"/>
            <w:shd w:val="clear" w:color="auto" w:fill="auto"/>
          </w:tcPr>
          <w:p w14:paraId="5501E4C7" w14:textId="77777777" w:rsidR="00AA6CCF" w:rsidRPr="001228E3" w:rsidRDefault="00EB6E46" w:rsidP="001228E3">
            <w:pPr>
              <w:spacing w:after="0" w:line="240" w:lineRule="auto"/>
            </w:pPr>
            <w:r w:rsidRPr="001228E3">
              <w:t>For use on HMI</w:t>
            </w:r>
          </w:p>
        </w:tc>
      </w:tr>
      <w:tr w:rsidR="00AA6CCF" w:rsidRPr="001228E3" w14:paraId="6106699A" w14:textId="77777777" w:rsidTr="001228E3">
        <w:trPr>
          <w:tblHeader/>
        </w:trPr>
        <w:tc>
          <w:tcPr>
            <w:tcW w:w="2564" w:type="dxa"/>
            <w:shd w:val="clear" w:color="auto" w:fill="auto"/>
          </w:tcPr>
          <w:p w14:paraId="0EC7EB94" w14:textId="77777777" w:rsidR="00AA6CCF" w:rsidRPr="001228E3" w:rsidRDefault="00EB6E46" w:rsidP="001228E3">
            <w:pPr>
              <w:spacing w:after="0" w:line="240" w:lineRule="auto"/>
            </w:pPr>
            <w:r w:rsidRPr="001228E3">
              <w:t>AI_SN</w:t>
            </w:r>
          </w:p>
        </w:tc>
        <w:tc>
          <w:tcPr>
            <w:tcW w:w="2651" w:type="dxa"/>
            <w:shd w:val="clear" w:color="auto" w:fill="auto"/>
          </w:tcPr>
          <w:p w14:paraId="26A54AE2" w14:textId="77777777" w:rsidR="00AA6CCF" w:rsidRPr="001228E3" w:rsidRDefault="00EB6E46" w:rsidP="001228E3">
            <w:pPr>
              <w:spacing w:after="0" w:line="240" w:lineRule="auto"/>
            </w:pPr>
            <w:r w:rsidRPr="001228E3">
              <w:t>DINT</w:t>
            </w:r>
          </w:p>
        </w:tc>
        <w:tc>
          <w:tcPr>
            <w:tcW w:w="2395" w:type="dxa"/>
            <w:shd w:val="clear" w:color="auto" w:fill="auto"/>
          </w:tcPr>
          <w:p w14:paraId="2E3689D5" w14:textId="77777777" w:rsidR="00AA6CCF" w:rsidRPr="001228E3" w:rsidRDefault="00EB6E46" w:rsidP="001228E3">
            <w:pPr>
              <w:spacing w:after="0" w:line="240" w:lineRule="auto"/>
            </w:pPr>
            <w:r w:rsidRPr="001228E3">
              <w:t>Seconds Component of Time Display</w:t>
            </w:r>
          </w:p>
        </w:tc>
        <w:tc>
          <w:tcPr>
            <w:tcW w:w="2848" w:type="dxa"/>
            <w:shd w:val="clear" w:color="auto" w:fill="auto"/>
          </w:tcPr>
          <w:p w14:paraId="7D528006" w14:textId="77777777" w:rsidR="00AA6CCF" w:rsidRPr="001228E3" w:rsidRDefault="00EB6E46" w:rsidP="001228E3">
            <w:pPr>
              <w:spacing w:after="0" w:line="240" w:lineRule="auto"/>
            </w:pPr>
            <w:r w:rsidRPr="001228E3">
              <w:t>For Use on HMI</w:t>
            </w:r>
          </w:p>
        </w:tc>
      </w:tr>
    </w:tbl>
    <w:p w14:paraId="4E0E29DD" w14:textId="77777777" w:rsidR="00EB6E46" w:rsidRDefault="00EB6E46" w:rsidP="00AA6CCF"/>
    <w:p w14:paraId="1068D2DD" w14:textId="77777777" w:rsidR="00AA6CCF" w:rsidRPr="00AA6CCF" w:rsidRDefault="00AA6CCF" w:rsidP="00AA6CCF">
      <w:pPr>
        <w:rPr>
          <w:b/>
        </w:rPr>
      </w:pPr>
      <w:r>
        <w:rPr>
          <w:b/>
        </w:rPr>
        <w:t>AOI</w:t>
      </w:r>
    </w:p>
    <w:tbl>
      <w:tblPr>
        <w:tblW w:w="1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414"/>
        <w:gridCol w:w="3531"/>
        <w:gridCol w:w="3167"/>
        <w:gridCol w:w="2160"/>
      </w:tblGrid>
      <w:tr w:rsidR="00AA6CCF" w:rsidRPr="001228E3" w14:paraId="7D3FCB35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206E1804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AOI Parameter</w:t>
            </w:r>
          </w:p>
        </w:tc>
        <w:tc>
          <w:tcPr>
            <w:tcW w:w="1414" w:type="dxa"/>
            <w:shd w:val="clear" w:color="auto" w:fill="auto"/>
          </w:tcPr>
          <w:p w14:paraId="3A9C1FFB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Requirement</w:t>
            </w:r>
          </w:p>
        </w:tc>
        <w:tc>
          <w:tcPr>
            <w:tcW w:w="3531" w:type="dxa"/>
            <w:shd w:val="clear" w:color="auto" w:fill="auto"/>
          </w:tcPr>
          <w:p w14:paraId="1283A173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Default Value</w:t>
            </w:r>
          </w:p>
        </w:tc>
        <w:tc>
          <w:tcPr>
            <w:tcW w:w="3167" w:type="dxa"/>
            <w:shd w:val="clear" w:color="auto" w:fill="auto"/>
          </w:tcPr>
          <w:p w14:paraId="5ED57445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Description</w:t>
            </w:r>
          </w:p>
        </w:tc>
        <w:tc>
          <w:tcPr>
            <w:tcW w:w="2160" w:type="dxa"/>
            <w:shd w:val="clear" w:color="auto" w:fill="auto"/>
          </w:tcPr>
          <w:p w14:paraId="3DDA5D73" w14:textId="77777777" w:rsidR="00AA6CCF" w:rsidRPr="001228E3" w:rsidRDefault="00AA6CCF" w:rsidP="001228E3">
            <w:pPr>
              <w:spacing w:after="0" w:line="240" w:lineRule="auto"/>
              <w:rPr>
                <w:b/>
              </w:rPr>
            </w:pPr>
            <w:r w:rsidRPr="001228E3">
              <w:rPr>
                <w:b/>
              </w:rPr>
              <w:t>Implementation Guideline</w:t>
            </w:r>
          </w:p>
        </w:tc>
      </w:tr>
      <w:tr w:rsidR="00AA6CCF" w:rsidRPr="001228E3" w14:paraId="393568D2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1363A692" w14:textId="77777777" w:rsidR="00AA6CCF" w:rsidRPr="001228E3" w:rsidRDefault="00EB6E46" w:rsidP="001228E3">
            <w:pPr>
              <w:spacing w:after="0" w:line="240" w:lineRule="auto"/>
            </w:pPr>
            <w:r w:rsidRPr="001228E3">
              <w:t>Timer_Display_V1</w:t>
            </w:r>
          </w:p>
        </w:tc>
        <w:tc>
          <w:tcPr>
            <w:tcW w:w="1414" w:type="dxa"/>
            <w:shd w:val="clear" w:color="auto" w:fill="auto"/>
          </w:tcPr>
          <w:p w14:paraId="70F9DB52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Mandatory</w:t>
            </w:r>
          </w:p>
        </w:tc>
        <w:tc>
          <w:tcPr>
            <w:tcW w:w="3531" w:type="dxa"/>
            <w:shd w:val="clear" w:color="auto" w:fill="auto"/>
          </w:tcPr>
          <w:p w14:paraId="3C5FC00A" w14:textId="77777777" w:rsidR="00AA6CCF" w:rsidRPr="001228E3" w:rsidRDefault="00EB6E46" w:rsidP="001228E3">
            <w:pPr>
              <w:spacing w:after="0" w:line="240" w:lineRule="auto"/>
            </w:pPr>
            <w:proofErr w:type="spellStart"/>
            <w:r w:rsidRPr="001228E3">
              <w:rPr>
                <w:i/>
              </w:rPr>
              <w:t>Tagname</w:t>
            </w:r>
            <w:r w:rsidRPr="001228E3">
              <w:t>.ADDON</w:t>
            </w:r>
            <w:proofErr w:type="spellEnd"/>
          </w:p>
        </w:tc>
        <w:tc>
          <w:tcPr>
            <w:tcW w:w="3167" w:type="dxa"/>
            <w:shd w:val="clear" w:color="auto" w:fill="auto"/>
          </w:tcPr>
          <w:p w14:paraId="40572529" w14:textId="77777777" w:rsidR="00AA6CCF" w:rsidRPr="001228E3" w:rsidRDefault="00EB6E46" w:rsidP="001228E3">
            <w:pPr>
              <w:spacing w:after="0" w:line="240" w:lineRule="auto"/>
            </w:pPr>
            <w:r w:rsidRPr="001228E3">
              <w:t>Add-on Instruction</w:t>
            </w:r>
          </w:p>
        </w:tc>
        <w:tc>
          <w:tcPr>
            <w:tcW w:w="2160" w:type="dxa"/>
            <w:shd w:val="clear" w:color="auto" w:fill="auto"/>
          </w:tcPr>
          <w:p w14:paraId="6A397474" w14:textId="77777777" w:rsidR="00AA6CCF" w:rsidRPr="001228E3" w:rsidRDefault="00EB6E46" w:rsidP="001228E3">
            <w:pPr>
              <w:spacing w:after="0" w:line="240" w:lineRule="auto"/>
            </w:pPr>
            <w:del w:id="4" w:author="Steve Cauduro" w:date="2020-03-18T15:52:00Z">
              <w:r w:rsidRPr="001228E3">
                <w:delText>NAp</w:delText>
              </w:r>
            </w:del>
            <w:ins w:id="5" w:author="Steve Cauduro" w:date="2020-03-18T15:52:00Z">
              <w:r w:rsidR="00894121" w:rsidRPr="001228E3">
                <w:t>N/A</w:t>
              </w:r>
            </w:ins>
          </w:p>
        </w:tc>
      </w:tr>
      <w:tr w:rsidR="00AA6CCF" w:rsidRPr="001228E3" w14:paraId="3F247524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51032298" w14:textId="77777777" w:rsidR="00AA6CCF" w:rsidRPr="001228E3" w:rsidRDefault="00EB6E46" w:rsidP="001228E3">
            <w:pPr>
              <w:spacing w:after="0" w:line="240" w:lineRule="auto"/>
            </w:pPr>
            <w:r w:rsidRPr="001228E3">
              <w:lastRenderedPageBreak/>
              <w:t>Timer</w:t>
            </w:r>
          </w:p>
        </w:tc>
        <w:tc>
          <w:tcPr>
            <w:tcW w:w="1414" w:type="dxa"/>
            <w:shd w:val="clear" w:color="auto" w:fill="auto"/>
          </w:tcPr>
          <w:p w14:paraId="0053070D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Mandatory</w:t>
            </w:r>
          </w:p>
        </w:tc>
        <w:tc>
          <w:tcPr>
            <w:tcW w:w="3531" w:type="dxa"/>
            <w:shd w:val="clear" w:color="auto" w:fill="auto"/>
          </w:tcPr>
          <w:p w14:paraId="0C422B6F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Map the Timer Tag for Which the Calculation is being performed</w:t>
            </w:r>
          </w:p>
        </w:tc>
        <w:tc>
          <w:tcPr>
            <w:tcW w:w="3167" w:type="dxa"/>
            <w:shd w:val="clear" w:color="auto" w:fill="auto"/>
          </w:tcPr>
          <w:p w14:paraId="6188ED28" w14:textId="77777777" w:rsidR="00AA6CCF" w:rsidRPr="001228E3" w:rsidRDefault="00EB6E46" w:rsidP="001228E3">
            <w:pPr>
              <w:spacing w:after="0" w:line="240" w:lineRule="auto"/>
            </w:pPr>
            <w:r w:rsidRPr="001228E3">
              <w:t>Timer for Display Calculation</w:t>
            </w:r>
          </w:p>
        </w:tc>
        <w:tc>
          <w:tcPr>
            <w:tcW w:w="2160" w:type="dxa"/>
            <w:shd w:val="clear" w:color="auto" w:fill="auto"/>
          </w:tcPr>
          <w:p w14:paraId="5CFF09B6" w14:textId="77777777" w:rsidR="00AA6CCF" w:rsidRPr="001228E3" w:rsidRDefault="00EB6E46" w:rsidP="001228E3">
            <w:pPr>
              <w:spacing w:after="0" w:line="240" w:lineRule="auto"/>
            </w:pPr>
            <w:del w:id="6" w:author="Steve Cauduro" w:date="2020-03-18T15:52:00Z">
              <w:r w:rsidRPr="001228E3">
                <w:delText>NAp</w:delText>
              </w:r>
            </w:del>
            <w:ins w:id="7" w:author="Steve Cauduro" w:date="2020-03-18T15:52:00Z">
              <w:r w:rsidR="00894121" w:rsidRPr="001228E3">
                <w:t>N/A</w:t>
              </w:r>
            </w:ins>
          </w:p>
        </w:tc>
      </w:tr>
      <w:tr w:rsidR="00AA6CCF" w:rsidRPr="001228E3" w14:paraId="4804693A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74AEC0BD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Mode</w:t>
            </w:r>
          </w:p>
        </w:tc>
        <w:tc>
          <w:tcPr>
            <w:tcW w:w="1414" w:type="dxa"/>
            <w:shd w:val="clear" w:color="auto" w:fill="auto"/>
          </w:tcPr>
          <w:p w14:paraId="6F250A9E" w14:textId="77777777" w:rsidR="00AA6CCF" w:rsidRPr="001228E3" w:rsidRDefault="00EB6E46" w:rsidP="001228E3">
            <w:pPr>
              <w:spacing w:after="0" w:line="240" w:lineRule="auto"/>
            </w:pPr>
            <w:r w:rsidRPr="001228E3">
              <w:t>Optional</w:t>
            </w:r>
          </w:p>
        </w:tc>
        <w:tc>
          <w:tcPr>
            <w:tcW w:w="3531" w:type="dxa"/>
            <w:shd w:val="clear" w:color="auto" w:fill="auto"/>
          </w:tcPr>
          <w:p w14:paraId="7B154841" w14:textId="77777777" w:rsidR="00AA6CCF" w:rsidRPr="001228E3" w:rsidRDefault="00EB6E46" w:rsidP="001228E3">
            <w:pPr>
              <w:spacing w:after="0" w:line="240" w:lineRule="auto"/>
            </w:pPr>
            <w:proofErr w:type="spellStart"/>
            <w:r w:rsidRPr="001228E3">
              <w:rPr>
                <w:i/>
              </w:rPr>
              <w:t>Tagname</w:t>
            </w:r>
            <w:r w:rsidRPr="001228E3">
              <w:t>.ADDON.Mode</w:t>
            </w:r>
            <w:proofErr w:type="spellEnd"/>
          </w:p>
        </w:tc>
        <w:tc>
          <w:tcPr>
            <w:tcW w:w="3167" w:type="dxa"/>
            <w:shd w:val="clear" w:color="auto" w:fill="auto"/>
          </w:tcPr>
          <w:p w14:paraId="7A81E55D" w14:textId="77777777" w:rsidR="00AA6CCF" w:rsidRPr="001228E3" w:rsidRDefault="00EB6E46" w:rsidP="001228E3">
            <w:pPr>
              <w:spacing w:after="0" w:line="240" w:lineRule="auto"/>
            </w:pPr>
            <w:r w:rsidRPr="001228E3">
              <w:t>Time Calculation Mode</w:t>
            </w:r>
          </w:p>
        </w:tc>
        <w:tc>
          <w:tcPr>
            <w:tcW w:w="2160" w:type="dxa"/>
            <w:shd w:val="clear" w:color="auto" w:fill="auto"/>
          </w:tcPr>
          <w:p w14:paraId="64491572" w14:textId="77777777" w:rsidR="00AA6CCF" w:rsidRPr="001228E3" w:rsidRDefault="00EB6E46" w:rsidP="001228E3">
            <w:pPr>
              <w:spacing w:after="0" w:line="240" w:lineRule="auto"/>
            </w:pPr>
            <w:r w:rsidRPr="001228E3">
              <w:t>0 = Time Remaining</w:t>
            </w:r>
          </w:p>
          <w:p w14:paraId="62C8AF92" w14:textId="77777777" w:rsidR="00EB6E46" w:rsidRPr="001228E3" w:rsidRDefault="00EB6E46" w:rsidP="001228E3">
            <w:pPr>
              <w:spacing w:after="0" w:line="240" w:lineRule="auto"/>
            </w:pPr>
            <w:r w:rsidRPr="001228E3">
              <w:t>1 = Runtime</w:t>
            </w:r>
          </w:p>
        </w:tc>
      </w:tr>
      <w:tr w:rsidR="00AA6CCF" w:rsidRPr="001228E3" w14:paraId="78990BFF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6C45B334" w14:textId="77777777" w:rsidR="00AA6CCF" w:rsidRPr="001228E3" w:rsidRDefault="00EB6E46" w:rsidP="001228E3">
            <w:pPr>
              <w:spacing w:after="0" w:line="240" w:lineRule="auto"/>
            </w:pPr>
            <w:r w:rsidRPr="001228E3">
              <w:t>Hour</w:t>
            </w:r>
          </w:p>
        </w:tc>
        <w:tc>
          <w:tcPr>
            <w:tcW w:w="1414" w:type="dxa"/>
            <w:shd w:val="clear" w:color="auto" w:fill="auto"/>
          </w:tcPr>
          <w:p w14:paraId="48F8C9A0" w14:textId="77777777" w:rsidR="00AA6CCF" w:rsidRPr="001228E3" w:rsidRDefault="00EB6E46" w:rsidP="001228E3">
            <w:pPr>
              <w:spacing w:after="0" w:line="240" w:lineRule="auto"/>
            </w:pPr>
            <w:r w:rsidRPr="001228E3">
              <w:t>Mandatory</w:t>
            </w:r>
          </w:p>
        </w:tc>
        <w:tc>
          <w:tcPr>
            <w:tcW w:w="3531" w:type="dxa"/>
            <w:shd w:val="clear" w:color="auto" w:fill="auto"/>
          </w:tcPr>
          <w:p w14:paraId="0B5BE328" w14:textId="77777777" w:rsidR="00AA6CCF" w:rsidRPr="001228E3" w:rsidRDefault="00EB6E46" w:rsidP="001228E3">
            <w:pPr>
              <w:spacing w:after="0" w:line="240" w:lineRule="auto"/>
            </w:pPr>
            <w:proofErr w:type="spellStart"/>
            <w:r w:rsidRPr="001228E3">
              <w:rPr>
                <w:i/>
              </w:rPr>
              <w:t>Tagname</w:t>
            </w:r>
            <w:r w:rsidRPr="001228E3">
              <w:t>.AI_HS</w:t>
            </w:r>
            <w:proofErr w:type="spellEnd"/>
          </w:p>
        </w:tc>
        <w:tc>
          <w:tcPr>
            <w:tcW w:w="3167" w:type="dxa"/>
            <w:shd w:val="clear" w:color="auto" w:fill="auto"/>
          </w:tcPr>
          <w:p w14:paraId="5F263BD0" w14:textId="77777777" w:rsidR="00AA6CCF" w:rsidRPr="001228E3" w:rsidRDefault="00EB6E46" w:rsidP="001228E3">
            <w:pPr>
              <w:spacing w:after="0" w:line="240" w:lineRule="auto"/>
            </w:pPr>
            <w:r w:rsidRPr="001228E3">
              <w:t>Hour Component of Timer</w:t>
            </w:r>
          </w:p>
        </w:tc>
        <w:tc>
          <w:tcPr>
            <w:tcW w:w="2160" w:type="dxa"/>
            <w:shd w:val="clear" w:color="auto" w:fill="auto"/>
          </w:tcPr>
          <w:p w14:paraId="58D182F0" w14:textId="77777777" w:rsidR="00AA6CCF" w:rsidRPr="001228E3" w:rsidRDefault="00EB6E46" w:rsidP="001228E3">
            <w:pPr>
              <w:spacing w:after="0" w:line="240" w:lineRule="auto"/>
            </w:pPr>
            <w:del w:id="8" w:author="Steve Cauduro" w:date="2020-03-18T15:52:00Z">
              <w:r w:rsidRPr="001228E3">
                <w:delText>NAp</w:delText>
              </w:r>
            </w:del>
            <w:ins w:id="9" w:author="Steve Cauduro" w:date="2020-03-18T15:52:00Z">
              <w:r w:rsidR="00894121" w:rsidRPr="001228E3">
                <w:t>N/A</w:t>
              </w:r>
            </w:ins>
          </w:p>
        </w:tc>
      </w:tr>
      <w:tr w:rsidR="00EB6E46" w:rsidRPr="001228E3" w14:paraId="3D99393D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226E3B89" w14:textId="77777777" w:rsidR="00EB6E46" w:rsidRPr="001228E3" w:rsidRDefault="00EB6E46" w:rsidP="001228E3">
            <w:pPr>
              <w:spacing w:after="0" w:line="240" w:lineRule="auto"/>
            </w:pPr>
            <w:r w:rsidRPr="001228E3">
              <w:t>Minute</w:t>
            </w:r>
          </w:p>
        </w:tc>
        <w:tc>
          <w:tcPr>
            <w:tcW w:w="1414" w:type="dxa"/>
            <w:shd w:val="clear" w:color="auto" w:fill="auto"/>
          </w:tcPr>
          <w:p w14:paraId="79EEC105" w14:textId="77777777" w:rsidR="00EB6E46" w:rsidRPr="001228E3" w:rsidRDefault="00EB6E46" w:rsidP="001228E3">
            <w:pPr>
              <w:spacing w:after="0" w:line="240" w:lineRule="auto"/>
            </w:pPr>
            <w:r w:rsidRPr="001228E3">
              <w:t>Mandatory</w:t>
            </w:r>
          </w:p>
        </w:tc>
        <w:tc>
          <w:tcPr>
            <w:tcW w:w="3531" w:type="dxa"/>
            <w:shd w:val="clear" w:color="auto" w:fill="auto"/>
          </w:tcPr>
          <w:p w14:paraId="576FDD3E" w14:textId="77777777" w:rsidR="00EB6E46" w:rsidRPr="001228E3" w:rsidRDefault="00EB6E46" w:rsidP="001228E3">
            <w:pPr>
              <w:spacing w:after="0" w:line="240" w:lineRule="auto"/>
            </w:pPr>
            <w:proofErr w:type="spellStart"/>
            <w:r w:rsidRPr="001228E3">
              <w:rPr>
                <w:i/>
              </w:rPr>
              <w:t>Tagname</w:t>
            </w:r>
            <w:r w:rsidRPr="001228E3">
              <w:t>.AI_MS</w:t>
            </w:r>
            <w:proofErr w:type="spellEnd"/>
          </w:p>
        </w:tc>
        <w:tc>
          <w:tcPr>
            <w:tcW w:w="3167" w:type="dxa"/>
            <w:shd w:val="clear" w:color="auto" w:fill="auto"/>
          </w:tcPr>
          <w:p w14:paraId="79877A3F" w14:textId="77777777" w:rsidR="00EB6E46" w:rsidRPr="001228E3" w:rsidRDefault="00EB6E46" w:rsidP="001228E3">
            <w:pPr>
              <w:spacing w:after="0" w:line="240" w:lineRule="auto"/>
            </w:pPr>
            <w:r w:rsidRPr="001228E3">
              <w:t>Minute Component of Timer</w:t>
            </w:r>
          </w:p>
        </w:tc>
        <w:tc>
          <w:tcPr>
            <w:tcW w:w="2160" w:type="dxa"/>
            <w:shd w:val="clear" w:color="auto" w:fill="auto"/>
          </w:tcPr>
          <w:p w14:paraId="5D69C436" w14:textId="77777777" w:rsidR="00EB6E46" w:rsidRPr="001228E3" w:rsidRDefault="00EB6E46" w:rsidP="001228E3">
            <w:pPr>
              <w:spacing w:after="0" w:line="240" w:lineRule="auto"/>
            </w:pPr>
            <w:del w:id="10" w:author="Steve Cauduro" w:date="2020-03-18T15:52:00Z">
              <w:r w:rsidRPr="001228E3">
                <w:delText>NAp</w:delText>
              </w:r>
            </w:del>
            <w:ins w:id="11" w:author="Steve Cauduro" w:date="2020-03-18T15:52:00Z">
              <w:r w:rsidR="00894121" w:rsidRPr="001228E3">
                <w:t>N/A</w:t>
              </w:r>
            </w:ins>
          </w:p>
        </w:tc>
      </w:tr>
      <w:tr w:rsidR="00EB6E46" w:rsidRPr="001228E3" w14:paraId="3D68C952" w14:textId="77777777" w:rsidTr="001228E3">
        <w:trPr>
          <w:tblHeader/>
        </w:trPr>
        <w:tc>
          <w:tcPr>
            <w:tcW w:w="2256" w:type="dxa"/>
            <w:shd w:val="clear" w:color="auto" w:fill="auto"/>
          </w:tcPr>
          <w:p w14:paraId="3A35A909" w14:textId="77777777" w:rsidR="00EB6E46" w:rsidRPr="001228E3" w:rsidRDefault="00EB6E46" w:rsidP="001228E3">
            <w:pPr>
              <w:spacing w:after="0" w:line="240" w:lineRule="auto"/>
            </w:pPr>
            <w:r w:rsidRPr="001228E3">
              <w:t>Second</w:t>
            </w:r>
          </w:p>
        </w:tc>
        <w:tc>
          <w:tcPr>
            <w:tcW w:w="1414" w:type="dxa"/>
            <w:shd w:val="clear" w:color="auto" w:fill="auto"/>
          </w:tcPr>
          <w:p w14:paraId="37A289DF" w14:textId="77777777" w:rsidR="00EB6E46" w:rsidRPr="001228E3" w:rsidRDefault="00EB6E46" w:rsidP="001228E3">
            <w:pPr>
              <w:spacing w:after="0" w:line="240" w:lineRule="auto"/>
            </w:pPr>
            <w:r w:rsidRPr="001228E3">
              <w:t>Mandatory</w:t>
            </w:r>
          </w:p>
        </w:tc>
        <w:tc>
          <w:tcPr>
            <w:tcW w:w="3531" w:type="dxa"/>
            <w:shd w:val="clear" w:color="auto" w:fill="auto"/>
          </w:tcPr>
          <w:p w14:paraId="7190146A" w14:textId="77777777" w:rsidR="00EB6E46" w:rsidRPr="001228E3" w:rsidRDefault="00EB6E46" w:rsidP="001228E3">
            <w:pPr>
              <w:spacing w:after="0" w:line="240" w:lineRule="auto"/>
            </w:pPr>
            <w:proofErr w:type="spellStart"/>
            <w:r w:rsidRPr="001228E3">
              <w:rPr>
                <w:i/>
              </w:rPr>
              <w:t>Tagname</w:t>
            </w:r>
            <w:r w:rsidRPr="001228E3">
              <w:t>.AI_SS</w:t>
            </w:r>
            <w:proofErr w:type="spellEnd"/>
          </w:p>
        </w:tc>
        <w:tc>
          <w:tcPr>
            <w:tcW w:w="3167" w:type="dxa"/>
            <w:shd w:val="clear" w:color="auto" w:fill="auto"/>
          </w:tcPr>
          <w:p w14:paraId="3F6C0FA2" w14:textId="77777777" w:rsidR="00EB6E46" w:rsidRPr="001228E3" w:rsidRDefault="00EB6E46" w:rsidP="001228E3">
            <w:pPr>
              <w:spacing w:after="0" w:line="240" w:lineRule="auto"/>
            </w:pPr>
            <w:r w:rsidRPr="001228E3">
              <w:t>Second Component of Timer</w:t>
            </w:r>
          </w:p>
        </w:tc>
        <w:tc>
          <w:tcPr>
            <w:tcW w:w="2160" w:type="dxa"/>
            <w:shd w:val="clear" w:color="auto" w:fill="auto"/>
          </w:tcPr>
          <w:p w14:paraId="2FA08DB3" w14:textId="77777777" w:rsidR="00EB6E46" w:rsidRPr="001228E3" w:rsidRDefault="00EB6E46" w:rsidP="001228E3">
            <w:pPr>
              <w:spacing w:after="0" w:line="240" w:lineRule="auto"/>
            </w:pPr>
            <w:del w:id="12" w:author="Steve Cauduro" w:date="2020-03-18T15:52:00Z">
              <w:r w:rsidRPr="001228E3">
                <w:delText>NAp</w:delText>
              </w:r>
            </w:del>
            <w:ins w:id="13" w:author="Steve Cauduro" w:date="2020-03-18T15:52:00Z">
              <w:r w:rsidR="00894121" w:rsidRPr="001228E3">
                <w:t>N/A</w:t>
              </w:r>
            </w:ins>
          </w:p>
        </w:tc>
      </w:tr>
    </w:tbl>
    <w:p w14:paraId="78001897" w14:textId="77777777" w:rsidR="00EB6E46" w:rsidRDefault="00EB6E46" w:rsidP="00AA6CCF"/>
    <w:p w14:paraId="36BC55D6" w14:textId="77777777" w:rsidR="00AA6CCF" w:rsidRDefault="00AA6CCF" w:rsidP="00AA6CCF">
      <w:pPr>
        <w:rPr>
          <w:b/>
        </w:rPr>
      </w:pPr>
      <w:r>
        <w:rPr>
          <w:b/>
        </w:rPr>
        <w:t>AOI Operation Description</w:t>
      </w:r>
    </w:p>
    <w:p w14:paraId="7235CBAE" w14:textId="77777777" w:rsidR="00EB6E46" w:rsidRDefault="00EB6E46" w:rsidP="00AA6CCF">
      <w:r>
        <w:t xml:space="preserve">If the mode is configured for time remaining, the AOI will subtract the accumulated timer value from the </w:t>
      </w:r>
      <w:del w:id="14" w:author="Steve Cauduro" w:date="2020-03-18T15:52:00Z">
        <w:r>
          <w:delText>preset</w:delText>
        </w:r>
      </w:del>
      <w:ins w:id="15" w:author="Steve Cauduro" w:date="2020-03-18T15:52:00Z">
        <w:r w:rsidR="00894121">
          <w:t>pre-set</w:t>
        </w:r>
      </w:ins>
      <w:r>
        <w:t xml:space="preserve"> value to determine the time remaining.</w:t>
      </w:r>
      <w:r w:rsidR="006B4C9F">
        <w:t xml:space="preserve">  Otherwise the outputs will be calculated using the accumulated timer value.</w:t>
      </w:r>
    </w:p>
    <w:p w14:paraId="14D3C35B" w14:textId="77777777" w:rsidR="006B4C9F" w:rsidRDefault="006B4C9F" w:rsidP="00AA6CCF">
      <w:r>
        <w:t>The display components of the timer are computed using a series of modular arithmetic instructions and division results being moved into DINT instructions to preserve the quotient without any rounding.</w:t>
      </w:r>
    </w:p>
    <w:p w14:paraId="1AFA3854" w14:textId="77777777" w:rsidR="006B4C9F" w:rsidRPr="00EB6E46" w:rsidRDefault="006B4C9F" w:rsidP="00AA6CCF">
      <w:r>
        <w:t xml:space="preserve">Hours = Time / 3600000 </w:t>
      </w:r>
    </w:p>
    <w:p w14:paraId="0C4F9FD2" w14:textId="77777777" w:rsidR="00EB6E46" w:rsidRDefault="006B4C9F" w:rsidP="00AA6CCF">
      <w:r>
        <w:t>Minutes = (Time Mod 3600000) / 60000</w:t>
      </w:r>
    </w:p>
    <w:p w14:paraId="65B302B2" w14:textId="77777777" w:rsidR="006B4C9F" w:rsidRDefault="006B4C9F" w:rsidP="00AA6CCF">
      <w:r>
        <w:t>Seconds = (Time Mod 60000) / 1000</w:t>
      </w:r>
    </w:p>
    <w:p w14:paraId="1F7B447A" w14:textId="77777777" w:rsidR="00AA6CCF" w:rsidRDefault="00AA6CCF" w:rsidP="00AA6CCF">
      <w:pPr>
        <w:rPr>
          <w:b/>
        </w:rPr>
      </w:pPr>
      <w:r>
        <w:rPr>
          <w:b/>
        </w:rPr>
        <w:t>Programming Examples</w:t>
      </w:r>
    </w:p>
    <w:p w14:paraId="56FEBFAE" w14:textId="77777777" w:rsidR="006B4C9F" w:rsidRDefault="006B4C9F" w:rsidP="00AA6CCF">
      <w:r>
        <w:t>This instruction is primarily intended for step sequencing or timer-based events on the HMI to translate the timing function in the PLC into a more readable format for the operator.</w:t>
      </w:r>
    </w:p>
    <w:p w14:paraId="060C5B5E" w14:textId="77777777" w:rsidR="006B4C9F" w:rsidRPr="006B4C9F" w:rsidRDefault="006B4C9F" w:rsidP="00AA6CCF">
      <w:r>
        <w:t xml:space="preserve">This instruction is compatible with either a TOF or TON instruction.  It is the responsibility of the programmer to ensure that </w:t>
      </w:r>
      <w:r w:rsidR="00A76559">
        <w:t>they use the instruction appropriate to their application and that the resultant calculation of the display time performs in the expected manner (e.g. move on to the next step when a countdown timer reaches 0).</w:t>
      </w:r>
    </w:p>
    <w:p w14:paraId="2319E0DE" w14:textId="77777777" w:rsidR="001228E3" w:rsidRDefault="001228E3"/>
    <w:sectPr w:rsidR="001228E3" w:rsidSect="00CE63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teve Cauduro">
    <w15:presenceInfo w15:providerId="AD" w15:userId="S::scauduro@nlsengineering.com::9b90f5d0-0fe9-49dc-9a85-f2ee4ffc92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37A"/>
    <w:rsid w:val="001228E3"/>
    <w:rsid w:val="00221670"/>
    <w:rsid w:val="002A0716"/>
    <w:rsid w:val="00677DBE"/>
    <w:rsid w:val="006B4C9F"/>
    <w:rsid w:val="00817458"/>
    <w:rsid w:val="00894121"/>
    <w:rsid w:val="00A76559"/>
    <w:rsid w:val="00AA6CCF"/>
    <w:rsid w:val="00AF2DF4"/>
    <w:rsid w:val="00CE637A"/>
    <w:rsid w:val="00E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F4279"/>
  <w15:docId w15:val="{D8FFB9B0-2506-4071-80AB-FA411C4A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CCF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228E3"/>
    <w:rPr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2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0" ma:contentTypeDescription="Create a new document." ma:contentTypeScope="" ma:versionID="c2d339562af8d14d0e9f0d0993d9877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632785696e70fa810bead2411f42b29d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C0852-42D3-4EA4-BF22-3A445432A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20982-524E-420C-BF90-957E97F7E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3FDB7A-7287-4FCB-B51D-5AD41B44C9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Craig, David</dc:creator>
  <cp:keywords/>
  <cp:lastModifiedBy>Rhoel Thomas</cp:lastModifiedBy>
  <cp:revision>2</cp:revision>
  <dcterms:created xsi:type="dcterms:W3CDTF">2020-08-25T20:40:00Z</dcterms:created>
  <dcterms:modified xsi:type="dcterms:W3CDTF">2020-08-25T20:40:00Z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